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"BOZP")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7E5156E7"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038/23/OCN </w:t>
      </w:r>
      <w:bookmarkStart w:id="1" w:name="_Hlk127373498"/>
      <w:r w:rsidR="00A835C4" w:rsidRPr="00D75592">
        <w:rPr>
          <w:rFonts w:cs="Arial"/>
          <w:sz w:val="20"/>
          <w:szCs w:val="22"/>
        </w:rPr>
        <w:t>Instalace nové fotovoltaické elektrárny s výkonem 1 765,8 kWp v areálu Cerekvice nad Bystřicí společnosti ČEPRO, a.s.</w:t>
      </w:r>
      <w:bookmarkEnd w:id="1"/>
      <w:r w:rsidRPr="00D6289E">
        <w:rPr>
          <w:rFonts w:cs="Arial"/>
          <w:sz w:val="20"/>
          <w:szCs w:val="20"/>
        </w:rPr>
        <w:t xml:space="preserve">v rámci projektu </w:t>
      </w:r>
      <w:r w:rsidR="00D6289E" w:rsidRPr="00D6289E">
        <w:rPr>
          <w:rFonts w:cs="Arial"/>
          <w:sz w:val="20"/>
          <w:szCs w:val="20"/>
        </w:rPr>
        <w:t>„ČEPRO, a.s. - Fotovoltaická elektrárna v Cerekvicích nad Bystřicí“</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7221200147</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2. Nové obnovitelné zdroje v energetice (RES+) č. 2/2022 – Nové obnovitelné zdroje v energetice (RES+) - Fotovoltaické elektrárny nad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77777777" w:rsidR="001E6CEE" w:rsidRPr="003632B0"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AC5BBB3"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Instalace nové fotovoltaické elektrárny s výkonem 1 765,8 kWp v areálu Cerekvice nad Bystřicí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„ZZVZ“)</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w:t>
      </w:r>
      <w:r w:rsidR="002C54DC" w:rsidRPr="00DF3521">
        <w:rPr>
          <w:rFonts w:cs="Arial"/>
          <w:sz w:val="20"/>
          <w:szCs w:val="20"/>
        </w:rPr>
        <w:lastRenderedPageBreak/>
        <w:t xml:space="preserve">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5F20A323"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 1 765,8 kWp v areálu Cerekvice nad Bystřicí společnosti ČEPRO, a.s.</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5856E037"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55F7023D" w:rsidR="00E32F6E" w:rsidRDefault="00007812" w:rsidP="00E32F6E">
      <w:pPr>
        <w:pStyle w:val="4sltext"/>
        <w:numPr>
          <w:ilvl w:val="0"/>
          <w:numId w:val="14"/>
        </w:numPr>
        <w:spacing w:after="60"/>
        <w:rPr>
          <w:rFonts w:cs="Arial"/>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p>
    <w:p w14:paraId="26477245" w14:textId="050C9E2E" w:rsidR="00EA2CAF" w:rsidRDefault="009C5AFA" w:rsidP="00E32F6E">
      <w:pPr>
        <w:pStyle w:val="4sltext"/>
        <w:numPr>
          <w:ilvl w:val="0"/>
          <w:numId w:val="14"/>
        </w:numPr>
        <w:spacing w:after="60"/>
        <w:rPr>
          <w:rFonts w:cs="Arial"/>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p>
    <w:p w14:paraId="6D07F51F" w14:textId="67A34B45" w:rsidR="00C4145F" w:rsidRPr="00442AD6" w:rsidRDefault="00C4145F" w:rsidP="00C4145F">
      <w:pPr>
        <w:pStyle w:val="ListParagraph"/>
        <w:widowControl w:val="0"/>
        <w:numPr>
          <w:ilvl w:val="0"/>
          <w:numId w:val="14"/>
        </w:numPr>
        <w:tabs>
          <w:tab w:val="left" w:pos="3420"/>
        </w:tabs>
        <w:spacing w:after="0"/>
        <w:jc w:val="both"/>
        <w:rPr>
          <w:rFonts w:ascii="Arial Narrow" w:hAnsi="Arial Narrow" w:cs="Tahoma"/>
          <w:sz w:val="21"/>
          <w:szCs w:val="21"/>
        </w:rPr>
      </w:pPr>
      <w:r w:rsidRPr="009405E0">
        <w:rPr>
          <w:rFonts w:ascii="Arial Narrow" w:hAnsi="Arial Narrow" w:cs="Tahoma"/>
          <w:sz w:val="21"/>
          <w:szCs w:val="21"/>
        </w:rPr>
        <w:t>Předmět plnění je také</w:t>
      </w:r>
      <w:r w:rsidR="00E207B8">
        <w:rPr>
          <w:rFonts w:ascii="Arial Narrow" w:hAnsi="Arial Narrow" w:cs="Tahoma"/>
          <w:sz w:val="21"/>
          <w:szCs w:val="21"/>
        </w:rPr>
        <w:t xml:space="preserve"> provedení </w:t>
      </w:r>
      <w:r>
        <w:rPr>
          <w:rFonts w:ascii="Arial Narrow" w:hAnsi="Arial Narrow" w:cs="Tahoma"/>
          <w:sz w:val="21"/>
          <w:szCs w:val="21"/>
        </w:rPr>
        <w:t>komplexní zkouš</w:t>
      </w:r>
      <w:r w:rsidR="00E207B8">
        <w:rPr>
          <w:rFonts w:ascii="Arial Narrow" w:hAnsi="Arial Narrow" w:cs="Tahoma"/>
          <w:sz w:val="21"/>
          <w:szCs w:val="21"/>
        </w:rPr>
        <w:t>e</w:t>
      </w:r>
      <w:r>
        <w:rPr>
          <w:rFonts w:ascii="Arial Narrow" w:hAnsi="Arial Narrow" w:cs="Tahoma"/>
          <w:sz w:val="21"/>
          <w:szCs w:val="21"/>
        </w:rPr>
        <w:t>k systému</w:t>
      </w:r>
      <w:r w:rsidR="00E207B8">
        <w:rPr>
          <w:rFonts w:ascii="Arial Narrow" w:hAnsi="Arial Narrow" w:cs="Tahoma"/>
          <w:sz w:val="21"/>
          <w:szCs w:val="21"/>
        </w:rPr>
        <w:t xml:space="preserve">, </w:t>
      </w:r>
      <w:r>
        <w:rPr>
          <w:rFonts w:ascii="Arial Narrow" w:hAnsi="Arial Narrow" w:cs="Tahoma"/>
          <w:sz w:val="21"/>
          <w:szCs w:val="21"/>
        </w:rPr>
        <w:t xml:space="preserve">spolupráce </w:t>
      </w:r>
      <w:r w:rsidR="00E207B8">
        <w:rPr>
          <w:rFonts w:ascii="Arial Narrow" w:hAnsi="Arial Narrow" w:cs="Tahoma"/>
          <w:sz w:val="21"/>
          <w:szCs w:val="21"/>
        </w:rPr>
        <w:t xml:space="preserve">při </w:t>
      </w:r>
      <w:r>
        <w:rPr>
          <w:rFonts w:ascii="Arial Narrow" w:hAnsi="Arial Narrow" w:cs="Tahoma"/>
          <w:sz w:val="21"/>
          <w:szCs w:val="21"/>
        </w:rPr>
        <w:t xml:space="preserve">prvním paralelním připojením do sítě, součinnost při zařizování kolaudačního souhlasu a </w:t>
      </w:r>
      <w:r w:rsidR="00E207B8">
        <w:rPr>
          <w:rFonts w:ascii="Arial Narrow" w:hAnsi="Arial Narrow" w:cs="Tahoma"/>
          <w:sz w:val="21"/>
          <w:szCs w:val="21"/>
        </w:rPr>
        <w:t xml:space="preserve">spolupráce </w:t>
      </w:r>
      <w:r>
        <w:rPr>
          <w:rFonts w:ascii="Arial Narrow" w:hAnsi="Arial Narrow" w:cs="Tahoma"/>
          <w:sz w:val="21"/>
          <w:szCs w:val="21"/>
        </w:rPr>
        <w:t xml:space="preserve">při legalizaci výrobny elektřiny. </w:t>
      </w:r>
    </w:p>
    <w:p w14:paraId="501CF27F" w14:textId="77777777" w:rsidR="00E13B27" w:rsidRPr="003926C6" w:rsidRDefault="00E13B27" w:rsidP="00D75592">
      <w:pPr>
        <w:pStyle w:val="4sltext"/>
        <w:spacing w:after="60"/>
        <w:ind w:left="927" w:firstLine="0"/>
        <w:rPr>
          <w:rFonts w:cs="Arial"/>
          <w:sz w:val="20"/>
          <w:szCs w:val="20"/>
        </w:rPr>
      </w:pPr>
    </w:p>
    <w:p w14:paraId="46DC76A4" w14:textId="52EB88B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 realizaci díla</w:t>
      </w:r>
      <w:r w:rsidR="00EA2CAF" w:rsidRPr="00E32F6E">
        <w:rPr>
          <w:rFonts w:cs="Arial"/>
          <w:sz w:val="20"/>
          <w:szCs w:val="20"/>
        </w:rPr>
        <w:t>.</w:t>
      </w:r>
    </w:p>
    <w:p w14:paraId="12C03FCE" w14:textId="41F373D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Pr="00E32F6E">
        <w:rPr>
          <w:rFonts w:cs="Arial"/>
          <w:sz w:val="20"/>
          <w:szCs w:val="20"/>
        </w:rPr>
        <w:t xml:space="preserve"> 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49F9E55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44D1A" w:rsidRPr="00CC0169">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3EEE47F8"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Veškerá dokumentace k Dílu a to zejména podklady pro závěrečnou kontrolní prohlídku </w:t>
      </w:r>
      <w:r w:rsidR="001A6A3C">
        <w:rPr>
          <w:rFonts w:cs="Arial"/>
          <w:sz w:val="20"/>
          <w:szCs w:val="20"/>
        </w:rPr>
        <w:t>d</w:t>
      </w:r>
      <w:r w:rsidRPr="003926C6">
        <w:rPr>
          <w:rFonts w:cs="Arial"/>
          <w:sz w:val="20"/>
          <w:szCs w:val="20"/>
        </w:rPr>
        <w:t>íla, technické listy a prohlášení o shodě v 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Pr="003926C6">
        <w:rPr>
          <w:rFonts w:cs="Arial"/>
          <w:sz w:val="20"/>
          <w:szCs w:val="20"/>
        </w:rPr>
        <w:t xml:space="preserve">včetně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 xml:space="preserve">doklady o likvidaci odpadů z montáže, prohlášení o souladu s 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2037DFE2"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 rozsahu potřebných autorizací, certifikací, živnostenských oprávnění, koordinace BOZP a podobně.</w:t>
      </w:r>
    </w:p>
    <w:p w14:paraId="6520AC58" w14:textId="17AFC801"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 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89F5D0A"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Dodání veškerého softwarového vybavení (včetně poskytnutí licenčních práv), je-li ho třeba k 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 rámci předání softwarového vybavení budou předány i nezbytné kódy a hesla pro řádnou funkci.</w:t>
      </w:r>
    </w:p>
    <w:p w14:paraId="57B0EF05" w14:textId="68AA3EC7"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 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7BB5301B" w:rsidR="00EA10E6" w:rsidRDefault="00EA10E6" w:rsidP="00791963">
      <w:pPr>
        <w:pStyle w:val="4sltext"/>
        <w:numPr>
          <w:ilvl w:val="0"/>
          <w:numId w:val="14"/>
        </w:numPr>
        <w:spacing w:after="60"/>
        <w:rPr>
          <w:rFonts w:cs="Arial"/>
          <w:sz w:val="20"/>
          <w:szCs w:val="20"/>
        </w:rPr>
      </w:pPr>
      <w:r w:rsidRPr="00E32F6E">
        <w:rPr>
          <w:rFonts w:cs="Arial"/>
          <w:sz w:val="20"/>
          <w:szCs w:val="20"/>
        </w:rPr>
        <w:lastRenderedPageBreak/>
        <w:t xml:space="preserve">Případně jiné dokumentace, certifikace, protokoly, zkoušky, posudky a jiné služby, které jsou nezbytné k řádnému provedení díla v 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13A4BAB4"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 xml:space="preserve">které jsou nezbytné k řádnému provedení díla v 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2E5F9E73"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objednatele obdržel veškeré informace a podklady potřebné k 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 xml:space="preserve">V 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 tím, že ze strany zhotovitele již nebude možné uplatnit v 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 důvodů korekce zjištěných vad, jestliže nesplnil tuto oznamovací povinnost bez zbytečného odkladu poté, co vady, neúplnosti či nevhodnosti zjistil nebo mohl zjistit.</w:t>
      </w:r>
    </w:p>
    <w:p w14:paraId="3A4A17FD" w14:textId="3FB94B88"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 xml:space="preserve">disponuje odbornými a technickými znalostmi potřebnými k provedení díla v 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xml:space="preserve">. Zhotoviteli nejsou známy žádné překážky, které by mu v 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2CD72ACE"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 xml:space="preserve">v termínech podle následujícího </w:t>
      </w:r>
      <w:r w:rsidR="00D926CD">
        <w:rPr>
          <w:rFonts w:cs="Arial"/>
          <w:sz w:val="20"/>
          <w:szCs w:val="20"/>
        </w:rPr>
        <w:t>závazného harmonogramu s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7AC59F9D"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 předané Realizační dokumentaci stavby se zaslání</w:t>
      </w:r>
      <w:r w:rsidR="005A450F" w:rsidRPr="005A2FD9">
        <w:rPr>
          <w:rFonts w:cs="Arial"/>
          <w:sz w:val="20"/>
          <w:szCs w:val="20"/>
        </w:rPr>
        <w:t>m</w:t>
      </w:r>
      <w:r w:rsidRPr="005A2FD9">
        <w:rPr>
          <w:rFonts w:cs="Arial"/>
          <w:sz w:val="20"/>
          <w:szCs w:val="20"/>
        </w:rPr>
        <w:t xml:space="preserve"> souhlasného stanoviska v 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xml:space="preserve">. V rámci souhlasného stanoviska </w:t>
      </w:r>
      <w:r w:rsidR="004A3D95" w:rsidRPr="00E26966">
        <w:rPr>
          <w:rFonts w:cs="Arial"/>
          <w:sz w:val="20"/>
          <w:szCs w:val="20"/>
        </w:rPr>
        <w:t>o</w:t>
      </w:r>
      <w:r w:rsidR="008B61BB" w:rsidRPr="00E26966">
        <w:rPr>
          <w:rFonts w:cs="Arial"/>
          <w:sz w:val="20"/>
          <w:szCs w:val="20"/>
        </w:rPr>
        <w:t xml:space="preserve">bjednatel poskytne Zhotoviteli i všechny místní provozní předpisy, které platí v 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3CA11318"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 xml:space="preserve">taveniště stavby s 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 uvedením souhlasu obou s</w:t>
      </w:r>
      <w:r w:rsidRPr="00E26966">
        <w:rPr>
          <w:rFonts w:cs="Arial"/>
          <w:sz w:val="20"/>
          <w:szCs w:val="20"/>
        </w:rPr>
        <w:t xml:space="preserve">mluvních stran s 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Pr>
          <w:rFonts w:cs="Arial"/>
          <w:sz w:val="20"/>
          <w:szCs w:val="20"/>
        </w:rPr>
        <w:t> realizační dokumentaci stavby ze strany objednatele</w:t>
      </w:r>
      <w:r w:rsidR="00D926CD">
        <w:rPr>
          <w:rFonts w:cs="Arial"/>
          <w:sz w:val="20"/>
          <w:szCs w:val="20"/>
        </w:rPr>
        <w:t>.</w:t>
      </w:r>
      <w:r w:rsidR="008B61BB">
        <w:rPr>
          <w:rFonts w:cs="Arial"/>
          <w:sz w:val="20"/>
          <w:szCs w:val="20"/>
        </w:rPr>
        <w:t xml:space="preserve"> V 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 uvedením kompetencí jednotlivých osob a dále s uvedením osob pov</w:t>
      </w:r>
      <w:r w:rsidR="00654BB3">
        <w:rPr>
          <w:rFonts w:cs="Arial"/>
          <w:sz w:val="20"/>
          <w:szCs w:val="20"/>
        </w:rPr>
        <w:t>ě</w:t>
      </w:r>
      <w:r w:rsidR="008B61BB">
        <w:rPr>
          <w:rFonts w:cs="Arial"/>
          <w:sz w:val="20"/>
          <w:szCs w:val="20"/>
        </w:rPr>
        <w:t>řených technickým dozorem investora.</w:t>
      </w:r>
    </w:p>
    <w:p w14:paraId="0A82B998" w14:textId="3C54C120" w:rsidR="00BC66FD" w:rsidRDefault="00701269" w:rsidP="00D74BB9">
      <w:pPr>
        <w:pStyle w:val="4sltext"/>
        <w:numPr>
          <w:ilvl w:val="2"/>
          <w:numId w:val="2"/>
        </w:numPr>
        <w:rPr>
          <w:rFonts w:cs="Arial"/>
          <w:sz w:val="20"/>
          <w:szCs w:val="20"/>
        </w:rPr>
      </w:pPr>
      <w:bookmarkStart w:id="4" w:name="_Ref52367466"/>
      <w:r>
        <w:rPr>
          <w:rFonts w:cs="Arial"/>
          <w:sz w:val="20"/>
          <w:szCs w:val="20"/>
        </w:rPr>
        <w:t xml:space="preserve">Realizace </w:t>
      </w:r>
      <w:r w:rsidR="00993C7E">
        <w:rPr>
          <w:rFonts w:cs="Arial"/>
          <w:sz w:val="20"/>
          <w:szCs w:val="20"/>
        </w:rPr>
        <w:t>d</w:t>
      </w:r>
      <w:r>
        <w:rPr>
          <w:rFonts w:cs="Arial"/>
          <w:sz w:val="20"/>
          <w:szCs w:val="20"/>
        </w:rPr>
        <w:t xml:space="preserve">íla s 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 jednoznačným potvrzením, že dílo bylo předáno úplné</w:t>
      </w:r>
      <w:r w:rsidR="00B9466B">
        <w:rPr>
          <w:rFonts w:cs="Arial"/>
          <w:sz w:val="20"/>
          <w:szCs w:val="20"/>
        </w:rPr>
        <w:t xml:space="preserve"> bez jakýchkoliv 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 této lhůtě je zahrnutý i ověřovací provoz, který bude trvat 30 kalendářních dní po provedení komplexní zkoušky zařízení (tj. po předání díla na základě předávacího protokolu)</w:t>
      </w:r>
      <w:r>
        <w:rPr>
          <w:rFonts w:cs="Arial"/>
          <w:sz w:val="20"/>
          <w:szCs w:val="20"/>
        </w:rPr>
        <w:t>.</w:t>
      </w:r>
      <w:bookmarkEnd w:id="4"/>
    </w:p>
    <w:p w14:paraId="04079956" w14:textId="2179752D" w:rsidR="006C65A8" w:rsidRPr="00D74BB9" w:rsidRDefault="000E1D14" w:rsidP="00D74BB9">
      <w:pPr>
        <w:pStyle w:val="4sltext"/>
        <w:numPr>
          <w:ilvl w:val="2"/>
          <w:numId w:val="2"/>
        </w:numPr>
        <w:rPr>
          <w:rFonts w:cs="Arial"/>
          <w:sz w:val="20"/>
          <w:szCs w:val="20"/>
        </w:rPr>
      </w:pPr>
      <w:r>
        <w:rPr>
          <w:rFonts w:cs="Arial"/>
          <w:sz w:val="20"/>
          <w:szCs w:val="20"/>
        </w:rPr>
        <w:t>V</w:t>
      </w:r>
      <w:r w:rsidR="00501609">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 dohodnutým termínem jejich</w:t>
      </w:r>
      <w:r w:rsidR="000111E3">
        <w:rPr>
          <w:rFonts w:cs="Arial"/>
          <w:sz w:val="20"/>
          <w:szCs w:val="20"/>
        </w:rPr>
        <w:t xml:space="preserve"> odstranění.</w:t>
      </w:r>
    </w:p>
    <w:p w14:paraId="373C3D52" w14:textId="334EA38C"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 xml:space="preserve">ílo, resp. jeho dílčí etapy, bude realizováno v souladu s harmonogramem tak, </w:t>
      </w:r>
      <w:r w:rsidRPr="00427907">
        <w:rPr>
          <w:rFonts w:cs="Arial"/>
          <w:sz w:val="20"/>
          <w:szCs w:val="20"/>
        </w:rPr>
        <w:t xml:space="preserve">aby nedošlo k 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 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0272DAD0"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 xml:space="preserve">, </w:t>
      </w:r>
      <w:r w:rsidR="00BD45FA" w:rsidRPr="00BD45FA">
        <w:rPr>
          <w:rFonts w:cs="Arial"/>
          <w:sz w:val="20"/>
          <w:szCs w:val="20"/>
        </w:rPr>
        <w:t>Hořiněves 72 - Želkovice, Hradec Králové, PSČ 503 06</w:t>
      </w:r>
      <w:r w:rsidR="0093298A" w:rsidRPr="0093298A" w:rsidDel="0093298A">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451FB64D"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 xml:space="preserve">zajistit přístup k 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0D5C5EF3"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5AC28A66" w14:textId="3DCF2F11"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lastRenderedPageBreak/>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 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36AE9F9D" w14:textId="1A02114A"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 xml:space="preserve">bjednatele o takovém stavu a jeho příčině. Ta strana, která se dovolává okolnosti vyšší moci, doloží toto tvrzení potvrzením o výskytu vystaveném příslušnými úřady. Zhotovitel pokračuje v 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5E9C74E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7933DBBF"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551047">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 xml:space="preserve">Objednatel předpokládá, že pro manipulaci si bude muset zhotovitel zajistit vlastní manipulační prostředky, které jsou zahrnuty v ceně </w:t>
      </w:r>
      <w:r w:rsidR="00993C7E" w:rsidRPr="00551047">
        <w:rPr>
          <w:rFonts w:cs="Arial"/>
          <w:sz w:val="20"/>
          <w:szCs w:val="20"/>
        </w:rPr>
        <w:t>d</w:t>
      </w:r>
      <w:r w:rsidRPr="00551047">
        <w:rPr>
          <w:rFonts w:cs="Arial"/>
          <w:sz w:val="20"/>
          <w:szCs w:val="20"/>
        </w:rPr>
        <w:t xml:space="preserve">íla. </w:t>
      </w:r>
    </w:p>
    <w:p w14:paraId="7F70344B" w14:textId="2505B277"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 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 Cerekvice;</w:t>
      </w:r>
    </w:p>
    <w:p w14:paraId="7C1BA217"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 areálu skladu Cerekvice;</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seznámení s vnitřními předpisy zadavatele, tj. proškolení osob na straně dodavatele z interních předpisů zadavatele, zejména s ohledem na oblast PO, BOZP apod.; </w:t>
      </w:r>
    </w:p>
    <w:p w14:paraId="07BE8D6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 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5F8966B0"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 ceně díla připočíst DPH v zákonem stanovené výši. </w:t>
      </w:r>
    </w:p>
    <w:p w14:paraId="152544A7" w14:textId="254E5BEC"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 xml:space="preserve">Cena díla v sobě zahrnuje veškeré náklady spojené s 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 dodržováním právních předpisů týkajících se požární ochrany a 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Pr="003632B0">
        <w:rPr>
          <w:rFonts w:cs="Arial"/>
          <w:sz w:val="20"/>
          <w:szCs w:val="20"/>
        </w:rPr>
        <w:t xml:space="preserve"> Zhotovitel 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 xml:space="preserve">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w:t>
      </w:r>
      <w:r w:rsidRPr="008A2EB5">
        <w:rPr>
          <w:rFonts w:cs="Arial"/>
          <w:sz w:val="20"/>
          <w:szCs w:val="20"/>
        </w:rPr>
        <w:lastRenderedPageBreak/>
        <w:t>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5" w:name="_Hlk127271933"/>
    </w:p>
    <w:p w14:paraId="65DAE370" w14:textId="12AB1BC2" w:rsidR="00DC72E1" w:rsidRPr="009328FD" w:rsidRDefault="00DC72E1" w:rsidP="00BC3ACA">
      <w:pPr>
        <w:pStyle w:val="02-ODST-2"/>
        <w:numPr>
          <w:ilvl w:val="1"/>
          <w:numId w:val="2"/>
        </w:numPr>
        <w:ind w:left="567" w:hanging="567"/>
      </w:pPr>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5"/>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Default="0097029E" w:rsidP="0097029E">
      <w:pPr>
        <w:pStyle w:val="02-ODST-2"/>
        <w:numPr>
          <w:ilvl w:val="1"/>
          <w:numId w:val="2"/>
        </w:numPr>
        <w:rPr>
          <w:rFonts w:cs="Arial"/>
        </w:rPr>
      </w:pPr>
      <w:bookmarkStart w:id="6" w:name="_Ref352844977"/>
      <w:r>
        <w:rPr>
          <w:rFonts w:cs="Arial"/>
        </w:rPr>
        <w:t xml:space="preserve">Smluvní strany sjednávají, že v případech, kdy objednatel je, nebo může být ručitelem za odvedení daně z přidané hodnoty </w:t>
      </w:r>
      <w:r w:rsidR="003E6E0A">
        <w:rPr>
          <w:rFonts w:cs="Arial"/>
        </w:rPr>
        <w:t xml:space="preserve">zhotovitelem </w:t>
      </w:r>
      <w:r>
        <w:rPr>
          <w:rFonts w:cs="Arial"/>
        </w:rPr>
        <w:t xml:space="preserve">z příslušného plnění, nebo pokud se jím objednatel stane nebo může stát v důsledku změny zákonné úpravy, je objednatel oprávněn uhradit na účet </w:t>
      </w:r>
      <w:r w:rsidR="003E6E0A">
        <w:rPr>
          <w:rFonts w:cs="Arial"/>
        </w:rPr>
        <w:t xml:space="preserve">zhotovitele </w:t>
      </w:r>
      <w:r>
        <w:rPr>
          <w:rFonts w:cs="Arial"/>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Pr>
          <w:rFonts w:cs="Arial"/>
        </w:rPr>
        <w:t xml:space="preserve">zhotoviteli </w:t>
      </w:r>
      <w:r>
        <w:rPr>
          <w:rFonts w:cs="Arial"/>
        </w:rPr>
        <w:t xml:space="preserve">jako poskytovateli zdanitelného plnění uhradit v souladu s příslušnými ustanoveními zákona o DPH (tj. zejména dle ustanovení §§ 109, 109a, event. dalších) přímo na příslušný účet správce daně </w:t>
      </w:r>
      <w:r w:rsidR="00D5282A">
        <w:rPr>
          <w:rFonts w:cs="Arial"/>
        </w:rPr>
        <w:t xml:space="preserve">zhotovitele </w:t>
      </w:r>
      <w:r>
        <w:rPr>
          <w:rFonts w:cs="Arial"/>
        </w:rPr>
        <w:t xml:space="preserve"> jako poskytovatele zdanitelného plnění s údaji potřebnými pro identifikaci platby dle příslušných ustanovení zákona o DPH. Úhradou daně z přidané hodnoty na účet správce daně </w:t>
      </w:r>
      <w:r w:rsidR="00D5282A">
        <w:rPr>
          <w:rFonts w:cs="Arial"/>
        </w:rPr>
        <w:lastRenderedPageBreak/>
        <w:t xml:space="preserve">zhotovitele </w:t>
      </w:r>
      <w:r>
        <w:rPr>
          <w:rFonts w:cs="Arial"/>
        </w:rPr>
        <w:t xml:space="preserve">tak bude splněn závazek objednatele vůči </w:t>
      </w:r>
      <w:r w:rsidR="00D5282A">
        <w:rPr>
          <w:rFonts w:cs="Arial"/>
        </w:rPr>
        <w:t xml:space="preserve">zhotoviteli </w:t>
      </w:r>
      <w:r>
        <w:rPr>
          <w:rFonts w:cs="Arial"/>
        </w:rPr>
        <w:t xml:space="preserve">zaplatit cenu plnění v částce uhrazené na účet správce daně </w:t>
      </w:r>
      <w:r w:rsidR="00D5282A">
        <w:rPr>
          <w:rFonts w:cs="Arial"/>
        </w:rPr>
        <w:t xml:space="preserve">zhotovitele. </w:t>
      </w:r>
      <w:bookmarkEnd w:id="6"/>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 xml:space="preserve">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w:t>
      </w:r>
      <w:r w:rsidR="003169A7" w:rsidRPr="0098323F">
        <w:rPr>
          <w:rFonts w:cs="Arial"/>
          <w:sz w:val="20"/>
          <w:szCs w:val="20"/>
        </w:rPr>
        <w:lastRenderedPageBreak/>
        <w:t>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ListParagraph"/>
        <w:numPr>
          <w:ilvl w:val="1"/>
          <w:numId w:val="2"/>
        </w:numPr>
        <w:ind w:left="567" w:hanging="567"/>
        <w:jc w:val="both"/>
        <w:rPr>
          <w:rFonts w:cs="Arial"/>
          <w:szCs w:val="20"/>
        </w:rPr>
      </w:pPr>
      <w:bookmarkStart w:id="7" w:name="_Ref51856519"/>
      <w:bookmarkStart w:id="8"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7"/>
      <w:r w:rsidR="00C64EE9" w:rsidRPr="000A4417">
        <w:rPr>
          <w:rFonts w:cs="Arial"/>
          <w:szCs w:val="20"/>
        </w:rPr>
        <w:t>.</w:t>
      </w:r>
      <w:bookmarkEnd w:id="8"/>
      <w:r w:rsidR="00177A29" w:rsidRPr="000A4417">
        <w:rPr>
          <w:rFonts w:cs="Arial"/>
          <w:szCs w:val="20"/>
        </w:rPr>
        <w:t xml:space="preserve"> </w:t>
      </w:r>
      <w:bookmarkStart w:id="9" w:name="_Hlk52538471"/>
      <w:r w:rsidR="00177A29" w:rsidRPr="000A4417">
        <w:rPr>
          <w:rFonts w:ascii="Arial" w:hAnsi="Arial" w:cs="Arial"/>
          <w:szCs w:val="20"/>
          <w:lang w:eastAsia="ar-SA"/>
        </w:rPr>
        <w:t>Zároveň platí podmínka, že musí být při montáži díla přítomna vždy minimálně jedna osoba s kvalifikací pod číslem 26-014-H - elektromontér fotovoltaických systémů.</w:t>
      </w:r>
      <w:bookmarkEnd w:id="9"/>
    </w:p>
    <w:p w14:paraId="4A526BC8" w14:textId="77777777" w:rsidR="00C64EE9" w:rsidRPr="00427907" w:rsidRDefault="00C64EE9" w:rsidP="00C64EE9">
      <w:pPr>
        <w:pStyle w:val="4sltext"/>
        <w:numPr>
          <w:ilvl w:val="1"/>
          <w:numId w:val="2"/>
        </w:numPr>
        <w:ind w:left="567" w:hanging="567"/>
        <w:rPr>
          <w:rFonts w:cs="Arial"/>
          <w:sz w:val="20"/>
          <w:szCs w:val="20"/>
        </w:rPr>
      </w:pPr>
      <w:bookmarkStart w:id="10" w:name="_Ref51944774"/>
      <w:r w:rsidRPr="00427907">
        <w:rPr>
          <w:rFonts w:cs="Arial"/>
          <w:sz w:val="20"/>
          <w:szCs w:val="20"/>
        </w:rPr>
        <w:t>Objednatel výslovně požaduje, aby zaměstnanci zhotovitele:</w:t>
      </w:r>
      <w:bookmarkEnd w:id="10"/>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9"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w:t>
      </w:r>
      <w:r w:rsidR="008C3408">
        <w:rPr>
          <w:rFonts w:cs="Arial"/>
          <w:bCs/>
          <w:sz w:val="20"/>
          <w:szCs w:val="20"/>
        </w:rPr>
        <w:lastRenderedPageBreak/>
        <w:t>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11"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11"/>
      <w:r w:rsidRPr="003C419B">
        <w:rPr>
          <w:rFonts w:cs="Arial"/>
          <w:sz w:val="20"/>
          <w:szCs w:val="20"/>
        </w:rPr>
        <w:t xml:space="preserve"> </w:t>
      </w:r>
      <w:bookmarkStart w:id="12" w:name="_Hlk127432441"/>
      <w:r w:rsidRPr="003C419B">
        <w:rPr>
          <w:rFonts w:cs="Arial"/>
          <w:sz w:val="20"/>
          <w:szCs w:val="20"/>
        </w:rPr>
        <w:t>Ověřovací provoz bude zakončen podpisem</w:t>
      </w:r>
      <w:bookmarkEnd w:id="12"/>
      <w:r w:rsidRPr="003C419B">
        <w:rPr>
          <w:rFonts w:cs="Arial"/>
          <w:sz w:val="20"/>
          <w:szCs w:val="20"/>
        </w:rPr>
        <w:t xml:space="preserve"> </w:t>
      </w:r>
      <w:bookmarkStart w:id="13"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3"/>
    </w:p>
    <w:p w14:paraId="3C38D1F6" w14:textId="01570A0F"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Pr>
          <w:rFonts w:cs="Arial"/>
          <w:sz w:val="20"/>
          <w:szCs w:val="20"/>
        </w:rPr>
        <w:t>é</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Pr>
          <w:rFonts w:cs="Arial"/>
          <w:sz w:val="20"/>
          <w:szCs w:val="20"/>
        </w:rPr>
        <w:t xml:space="preserve"> potvrzením o jejich ostránění, oběma smluvními stranami. </w:t>
      </w:r>
      <w:r w:rsidR="003445B1">
        <w:rPr>
          <w:rFonts w:cs="Arial"/>
          <w:sz w:val="20"/>
          <w:szCs w:val="20"/>
        </w:rPr>
        <w:t>.</w:t>
      </w:r>
    </w:p>
    <w:p w14:paraId="5F791A42" w14:textId="20FB4AB6"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 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1E2BC124" w:rsidR="00D14580" w:rsidRDefault="00D14580" w:rsidP="006D64E0">
      <w:pPr>
        <w:pStyle w:val="4sltext"/>
        <w:numPr>
          <w:ilvl w:val="1"/>
          <w:numId w:val="2"/>
        </w:numPr>
        <w:ind w:left="567" w:hanging="567"/>
        <w:rPr>
          <w:rFonts w:cs="Arial"/>
          <w:bCs/>
          <w:sz w:val="20"/>
          <w:szCs w:val="20"/>
        </w:rPr>
      </w:pPr>
      <w:r>
        <w:rPr>
          <w:rFonts w:cs="Arial"/>
          <w:bCs/>
          <w:sz w:val="20"/>
          <w:szCs w:val="20"/>
        </w:rPr>
        <w:t>V 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1B2B03E8" w14:textId="6E3FFF1A"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 xml:space="preserve">tel má právo zcela nebo z 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 vadami není dotčeno ustanovení této smlouvy o smluvní pokutě. Až do okamžiku odstranění poslední vady a/nebo posledního nedodělku se dílo nepovažuje za řádně dokončené.</w:t>
      </w:r>
    </w:p>
    <w:p w14:paraId="5C418A1C" w14:textId="2880C087"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 xml:space="preserve">íla vady, jež zhotovitel neodstraní ve lhůtách uvedených v protokolu o předání a převzetí </w:t>
      </w:r>
      <w:r w:rsidR="00A752EF">
        <w:rPr>
          <w:rFonts w:cs="Arial"/>
          <w:sz w:val="20"/>
          <w:szCs w:val="20"/>
        </w:rPr>
        <w:t>d</w:t>
      </w:r>
      <w:r w:rsidRPr="000C6AD6">
        <w:rPr>
          <w:rFonts w:cs="Arial"/>
          <w:sz w:val="20"/>
          <w:szCs w:val="20"/>
        </w:rPr>
        <w:t>íla.</w:t>
      </w:r>
    </w:p>
    <w:p w14:paraId="595C422A" w14:textId="7724B4C0" w:rsidR="001E6CEE" w:rsidRPr="001E6CEE" w:rsidRDefault="001E6CEE" w:rsidP="006D64E0">
      <w:pPr>
        <w:pStyle w:val="4sltext"/>
        <w:numPr>
          <w:ilvl w:val="1"/>
          <w:numId w:val="2"/>
        </w:numPr>
        <w:ind w:left="567" w:hanging="567"/>
        <w:rPr>
          <w:rFonts w:cs="Arial"/>
          <w:bCs/>
          <w:sz w:val="20"/>
          <w:szCs w:val="20"/>
        </w:rPr>
      </w:pPr>
      <w:r>
        <w:rPr>
          <w:rFonts w:cs="Arial"/>
          <w:sz w:val="20"/>
          <w:szCs w:val="20"/>
        </w:rPr>
        <w:t xml:space="preserve">Zhotovitel je povinen v 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 xml:space="preserve">v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21AF1800"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D3576" w:rsidRPr="00882F65">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 souladu s </w:t>
      </w:r>
      <w:r w:rsidR="007D3576" w:rsidRPr="003926C6">
        <w:rPr>
          <w:rFonts w:cs="Arial"/>
          <w:sz w:val="20"/>
          <w:szCs w:val="20"/>
        </w:rPr>
        <w:lastRenderedPageBreak/>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 délce 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 souladu s dodanou specifikací.</w:t>
      </w:r>
    </w:p>
    <w:p w14:paraId="7CDFCE18" w14:textId="3226D14A"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 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 souladu s dodanou specifikací.</w:t>
      </w:r>
    </w:p>
    <w:p w14:paraId="7CAB94F7" w14:textId="30D0B09D"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 xml:space="preserve">íla pak poskytuje záruku v 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 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 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 průběhu trvání záruky na </w:t>
      </w:r>
      <w:r w:rsidR="0080517A">
        <w:rPr>
          <w:rFonts w:cs="Arial"/>
          <w:sz w:val="20"/>
          <w:szCs w:val="20"/>
        </w:rPr>
        <w:t>d</w:t>
      </w:r>
      <w:r w:rsidR="00897B84" w:rsidRPr="000C6AD6">
        <w:rPr>
          <w:rFonts w:cs="Arial"/>
          <w:sz w:val="20"/>
          <w:szCs w:val="20"/>
        </w:rPr>
        <w:t>íle zjistí.</w:t>
      </w:r>
    </w:p>
    <w:p w14:paraId="5D7EB400" w14:textId="5512FC64" w:rsidR="000C3C3A" w:rsidRPr="000C6AD6" w:rsidRDefault="000C3C3A" w:rsidP="006D64E0">
      <w:pPr>
        <w:pStyle w:val="4sltext"/>
        <w:numPr>
          <w:ilvl w:val="1"/>
          <w:numId w:val="2"/>
        </w:numPr>
        <w:ind w:left="567" w:hanging="567"/>
        <w:rPr>
          <w:rFonts w:cs="Arial"/>
          <w:sz w:val="20"/>
          <w:szCs w:val="20"/>
        </w:rPr>
      </w:pPr>
      <w:r>
        <w:rPr>
          <w:rFonts w:cs="Arial"/>
          <w:sz w:val="20"/>
          <w:szCs w:val="20"/>
        </w:rPr>
        <w:t xml:space="preserve">V případě, kdy dojde z jakéhokoli důvodu k 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 xml:space="preserve">ílo nebo jeho část, v rozsahu, v jakém je zhotovitel dokončil do okamžiku převzetí </w:t>
      </w:r>
      <w:r w:rsidR="0080517A">
        <w:rPr>
          <w:rFonts w:cs="Arial"/>
          <w:sz w:val="20"/>
          <w:szCs w:val="20"/>
        </w:rPr>
        <w:t>d</w:t>
      </w:r>
      <w:r>
        <w:rPr>
          <w:rFonts w:cs="Arial"/>
          <w:sz w:val="20"/>
          <w:szCs w:val="20"/>
        </w:rPr>
        <w:t>íla nebo jeho části objednatelem.</w:t>
      </w:r>
    </w:p>
    <w:p w14:paraId="60CC4FF8" w14:textId="0207FBB7"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 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 prodlení s 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 příčinné souvislosti s vadou.</w:t>
      </w:r>
    </w:p>
    <w:p w14:paraId="1924D37C" w14:textId="15A57D41"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o </w:t>
      </w:r>
      <w:r w:rsidR="00A953D6">
        <w:rPr>
          <w:rFonts w:cs="Arial"/>
          <w:sz w:val="20"/>
          <w:szCs w:val="20"/>
        </w:rPr>
        <w:t>2</w:t>
      </w:r>
      <w:r>
        <w:rPr>
          <w:rFonts w:cs="Arial"/>
          <w:sz w:val="20"/>
          <w:szCs w:val="20"/>
        </w:rPr>
        <w:t>0% z 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3014B270" w:rsidR="00383019" w:rsidRPr="00383019" w:rsidRDefault="00383019" w:rsidP="00383019">
      <w:pPr>
        <w:pStyle w:val="4sltext"/>
        <w:numPr>
          <w:ilvl w:val="2"/>
          <w:numId w:val="15"/>
        </w:numPr>
        <w:rPr>
          <w:rFonts w:cs="Arial"/>
          <w:sz w:val="20"/>
          <w:szCs w:val="20"/>
        </w:rPr>
      </w:pPr>
      <w:r w:rsidRPr="00383019">
        <w:rPr>
          <w:rFonts w:cs="Arial"/>
          <w:sz w:val="20"/>
          <w:szCs w:val="20"/>
        </w:rPr>
        <w:t xml:space="preserve">pro případ odpovědnosti za škodu způsobenou třetí osobě vzniklou v souvislosti s výkonem jeho podnikatelské činnosti s pojistným plněním ve výši min. </w:t>
      </w:r>
      <w:r>
        <w:rPr>
          <w:rFonts w:cs="Arial"/>
          <w:sz w:val="20"/>
          <w:szCs w:val="20"/>
        </w:rPr>
        <w:t>5</w:t>
      </w:r>
      <w:r w:rsidRPr="00383019">
        <w:rPr>
          <w:rFonts w:cs="Arial"/>
          <w:sz w:val="20"/>
          <w:szCs w:val="20"/>
        </w:rPr>
        <w:t>0.000.000,- Kč.</w:t>
      </w:r>
    </w:p>
    <w:p w14:paraId="652FD332" w14:textId="77777777" w:rsidR="00383019" w:rsidRPr="00383019" w:rsidRDefault="00383019" w:rsidP="00383019">
      <w:pPr>
        <w:pStyle w:val="4sltext"/>
        <w:ind w:left="567" w:firstLine="0"/>
        <w:rPr>
          <w:rFonts w:cs="Arial"/>
          <w:sz w:val="20"/>
          <w:szCs w:val="20"/>
        </w:rPr>
      </w:pPr>
      <w:r w:rsidRPr="00383019">
        <w:rPr>
          <w:rFonts w:cs="Arial"/>
          <w:sz w:val="20"/>
          <w:szCs w:val="20"/>
        </w:rPr>
        <w:t>a zavazuje se jej mít uzavřené po celou dobu trvání Smlouvy.</w:t>
      </w:r>
    </w:p>
    <w:p w14:paraId="76C5FED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 tím, že Objednatel je oprávněn si udělat kopii předloženého originálu pojistné smlouvy.</w:t>
      </w:r>
    </w:p>
    <w:p w14:paraId="24CEE6C3"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296875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 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44695CD"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 xml:space="preserve">zavazuje za prodlení s úhradou ceny za dílo zaplatit zhotoviteli úrok z 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 dlužné částky, za každý započatý den prodlení.</w:t>
      </w:r>
    </w:p>
    <w:p w14:paraId="2EB4236A" w14:textId="77777777"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 případě, kdy je zhotovitel v prodlení s:</w:t>
      </w:r>
    </w:p>
    <w:p w14:paraId="20D4A31E" w14:textId="4C5A0E8C" w:rsidR="00612A02" w:rsidRPr="00D065B4" w:rsidRDefault="00612A02" w:rsidP="00612A02">
      <w:pPr>
        <w:pStyle w:val="ListParagraph"/>
        <w:numPr>
          <w:ilvl w:val="0"/>
          <w:numId w:val="12"/>
        </w:numPr>
        <w:rPr>
          <w:rFonts w:ascii="Arial" w:hAnsi="Arial" w:cs="Arial"/>
          <w:szCs w:val="20"/>
          <w:lang w:eastAsia="ar-SA"/>
        </w:rPr>
      </w:pPr>
      <w:r w:rsidRPr="00D065B4">
        <w:rPr>
          <w:rFonts w:ascii="Arial" w:hAnsi="Arial" w:cs="Arial"/>
          <w:szCs w:val="20"/>
          <w:lang w:eastAsia="ar-SA"/>
        </w:rPr>
        <w:lastRenderedPageBreak/>
        <w:t xml:space="preserve">S převzetím staveniště - nedostaví-li se Zhotovitel k převzetí staveniště ve stanoveném termínu, je Objednatel oprávněn po Zhotoviteli požadovat úhradu smluvní pokuty ve výši </w:t>
      </w:r>
      <w:r w:rsidRPr="005A14BB">
        <w:rPr>
          <w:rFonts w:ascii="Arial" w:hAnsi="Arial" w:cs="Arial"/>
          <w:szCs w:val="20"/>
          <w:lang w:eastAsia="ar-SA"/>
        </w:rPr>
        <w:t xml:space="preserve">50 000,- </w:t>
      </w:r>
      <w:r w:rsidRPr="00D065B4">
        <w:rPr>
          <w:rFonts w:ascii="Arial" w:hAnsi="Arial" w:cs="Arial"/>
          <w:szCs w:val="20"/>
          <w:lang w:eastAsia="ar-SA"/>
        </w:rPr>
        <w:t>Kč</w:t>
      </w:r>
      <w:ins w:id="14" w:author="Mária Bosnovičová" w:date="2023-04-17T14:15:00Z">
        <w:r w:rsidR="001842B8">
          <w:rPr>
            <w:rFonts w:ascii="Arial" w:hAnsi="Arial" w:cs="Arial"/>
            <w:szCs w:val="20"/>
            <w:lang w:eastAsia="ar-SA"/>
          </w:rPr>
          <w:t xml:space="preserve"> za každý i započatý den prodlení.</w:t>
        </w:r>
      </w:ins>
      <w:del w:id="15" w:author="Mária Bosnovičová" w:date="2023-04-17T14:15:00Z">
        <w:r w:rsidRPr="00D065B4" w:rsidDel="001842B8">
          <w:rPr>
            <w:rFonts w:ascii="Arial" w:hAnsi="Arial" w:cs="Arial"/>
            <w:szCs w:val="20"/>
            <w:lang w:eastAsia="ar-SA"/>
          </w:rPr>
          <w:delText>.</w:delText>
        </w:r>
      </w:del>
    </w:p>
    <w:p w14:paraId="4FBF675C" w14:textId="5A59B80E" w:rsidR="005D7663" w:rsidRPr="00D065B4" w:rsidRDefault="00B52B1A" w:rsidP="00B52B1A">
      <w:pPr>
        <w:pStyle w:val="4sltext"/>
        <w:numPr>
          <w:ilvl w:val="0"/>
          <w:numId w:val="12"/>
        </w:numPr>
        <w:rPr>
          <w:rFonts w:cs="Arial"/>
          <w:sz w:val="20"/>
          <w:szCs w:val="20"/>
        </w:rPr>
      </w:pPr>
      <w:r w:rsidRPr="00D065B4">
        <w:rPr>
          <w:rFonts w:cs="Arial"/>
          <w:sz w:val="20"/>
          <w:szCs w:val="20"/>
        </w:rPr>
        <w:t xml:space="preserve">s dokončením či předáním </w:t>
      </w:r>
      <w:r w:rsidR="0050075B" w:rsidRPr="00D065B4">
        <w:rPr>
          <w:rFonts w:cs="Arial"/>
          <w:sz w:val="20"/>
          <w:szCs w:val="20"/>
        </w:rPr>
        <w:t>d</w:t>
      </w:r>
      <w:r w:rsidRPr="00D065B4">
        <w:rPr>
          <w:rFonts w:cs="Arial"/>
          <w:sz w:val="20"/>
          <w:szCs w:val="20"/>
        </w:rPr>
        <w:t xml:space="preserve">íla v dohodnuté lhůtě nebo s dodržením lhůt označených v harmonogramu jako důležité termíny nebo v prodlení s odstraněním vady či nedodělku </w:t>
      </w:r>
      <w:r w:rsidR="0050075B" w:rsidRPr="00D065B4">
        <w:rPr>
          <w:rFonts w:cs="Arial"/>
          <w:sz w:val="20"/>
          <w:szCs w:val="20"/>
        </w:rPr>
        <w:t>d</w:t>
      </w:r>
      <w:r w:rsidRPr="00D065B4">
        <w:rPr>
          <w:rFonts w:cs="Arial"/>
          <w:sz w:val="20"/>
          <w:szCs w:val="20"/>
        </w:rPr>
        <w:t>íla vytčené v 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 porušením konkrétní povinnosti</w:t>
      </w:r>
      <w:r w:rsidR="005D7663" w:rsidRPr="00D065B4">
        <w:rPr>
          <w:rFonts w:cs="Arial"/>
          <w:sz w:val="20"/>
          <w:szCs w:val="20"/>
        </w:rPr>
        <w:t>.</w:t>
      </w:r>
    </w:p>
    <w:p w14:paraId="56339CDC" w14:textId="3EF6DDA8" w:rsidR="009E32A7" w:rsidRPr="00D065B4" w:rsidRDefault="009E32A7" w:rsidP="009E32A7">
      <w:pPr>
        <w:pStyle w:val="ListParagraph"/>
        <w:numPr>
          <w:ilvl w:val="0"/>
          <w:numId w:val="12"/>
        </w:numPr>
        <w:rPr>
          <w:rFonts w:ascii="Arial" w:hAnsi="Arial" w:cs="Arial"/>
          <w:szCs w:val="20"/>
          <w:lang w:eastAsia="ar-SA"/>
        </w:rPr>
      </w:pPr>
      <w:r w:rsidRPr="00D065B4">
        <w:rPr>
          <w:rFonts w:ascii="Arial" w:hAnsi="Arial" w:cs="Arial"/>
          <w:szCs w:val="20"/>
          <w:lang w:eastAsia="ar-SA"/>
        </w:rPr>
        <w:t>S vyklizením staveniště - pokud Zhotovitel nevyklidí staveniště ve sjednaném termínu, je Objednatel oprávněn požadovat po Zhotoviteli úhradu smluvní pokuty ve výši 25 000,- Kč za každý i započatý den prodlení.</w:t>
      </w:r>
    </w:p>
    <w:p w14:paraId="7CED03B1" w14:textId="77777777" w:rsidR="001B26B1" w:rsidRPr="00D065B4" w:rsidRDefault="001B26B1" w:rsidP="00B52B1A">
      <w:pPr>
        <w:pStyle w:val="4sltext"/>
        <w:numPr>
          <w:ilvl w:val="0"/>
          <w:numId w:val="12"/>
        </w:numPr>
        <w:rPr>
          <w:rFonts w:cs="Arial"/>
          <w:sz w:val="20"/>
          <w:szCs w:val="20"/>
        </w:rPr>
      </w:pPr>
      <w:r w:rsidRPr="00D065B4">
        <w:rPr>
          <w:rFonts w:cs="Arial"/>
          <w:sz w:val="20"/>
          <w:szCs w:val="20"/>
        </w:rPr>
        <w:t xml:space="preserve">prodloužením pojistné smlouvy nebo vinkulací pojistného plnění ve prospěch objednatele nebo v případě prodlení zhotovitele se závěrečným úklidem staveniště či jeho vyklizením, a to ve výši 3.000,- Kč za každý započatý den prodlení </w:t>
      </w:r>
      <w:r w:rsidR="00B52B1A" w:rsidRPr="00D065B4">
        <w:rPr>
          <w:rFonts w:cs="Arial"/>
          <w:sz w:val="20"/>
          <w:szCs w:val="20"/>
        </w:rPr>
        <w:t>s porušením konkrétní povinnosti</w:t>
      </w:r>
      <w:r w:rsidRPr="00D065B4">
        <w:rPr>
          <w:rFonts w:cs="Arial"/>
          <w:sz w:val="20"/>
          <w:szCs w:val="20"/>
        </w:rPr>
        <w:t>.</w:t>
      </w:r>
    </w:p>
    <w:p w14:paraId="2BB3A440" w14:textId="77777777"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 jaké smluvní pokutu přesahuje.</w:t>
      </w:r>
    </w:p>
    <w:p w14:paraId="3320CBAD" w14:textId="58404E37" w:rsidR="00F25D2A" w:rsidRDefault="00F25D2A" w:rsidP="006D64E0">
      <w:pPr>
        <w:pStyle w:val="4sltext"/>
        <w:numPr>
          <w:ilvl w:val="1"/>
          <w:numId w:val="2"/>
        </w:numPr>
        <w:ind w:left="567" w:hanging="567"/>
        <w:rPr>
          <w:rFonts w:cs="Arial"/>
          <w:sz w:val="20"/>
          <w:szCs w:val="20"/>
        </w:rPr>
      </w:pPr>
      <w:r w:rsidRPr="00B00827">
        <w:rPr>
          <w:rFonts w:cs="Arial"/>
          <w:sz w:val="20"/>
          <w:szCs w:val="20"/>
        </w:rPr>
        <w:t xml:space="preserve">Zhotovitel podpisem smlouvy bere na vědomí a souhlasí s tím, že sjednaný termín řádného předání </w:t>
      </w:r>
      <w:r w:rsidR="0050075B" w:rsidRPr="00B00827">
        <w:rPr>
          <w:rFonts w:cs="Arial"/>
          <w:sz w:val="20"/>
          <w:szCs w:val="20"/>
        </w:rPr>
        <w:t>d</w:t>
      </w:r>
      <w:r w:rsidRPr="00B00827">
        <w:rPr>
          <w:rFonts w:cs="Arial"/>
          <w:sz w:val="20"/>
          <w:szCs w:val="20"/>
        </w:rPr>
        <w:t xml:space="preserve">íla zadavateli je do </w:t>
      </w:r>
      <w:r w:rsidR="00D46048" w:rsidRPr="00B00827">
        <w:rPr>
          <w:rFonts w:cs="Arial"/>
          <w:sz w:val="20"/>
          <w:szCs w:val="20"/>
        </w:rPr>
        <w:t>termínu uvedeném v </w:t>
      </w:r>
      <w:r w:rsidR="00D46048" w:rsidRPr="00CC0169">
        <w:rPr>
          <w:rFonts w:cs="Arial"/>
          <w:sz w:val="20"/>
          <w:szCs w:val="20"/>
        </w:rPr>
        <w:t xml:space="preserve">čl. </w:t>
      </w:r>
      <w:r w:rsidR="00D46048" w:rsidRPr="00CC0169">
        <w:rPr>
          <w:rFonts w:cs="Arial"/>
          <w:sz w:val="20"/>
          <w:szCs w:val="20"/>
        </w:rPr>
        <w:fldChar w:fldCharType="begin"/>
      </w:r>
      <w:r w:rsidR="00D46048" w:rsidRPr="00CC0169">
        <w:rPr>
          <w:rFonts w:cs="Arial"/>
          <w:sz w:val="20"/>
          <w:szCs w:val="20"/>
        </w:rPr>
        <w:instrText xml:space="preserve"> REF _Ref52367466 \r \h </w:instrText>
      </w:r>
      <w:r w:rsidR="00E01080" w:rsidRPr="00CC0169">
        <w:rPr>
          <w:rFonts w:cs="Arial"/>
          <w:sz w:val="20"/>
          <w:szCs w:val="20"/>
        </w:rPr>
        <w:instrText xml:space="preserve"> \* MERGEFORMAT </w:instrText>
      </w:r>
      <w:r w:rsidR="00D46048" w:rsidRPr="00CC0169">
        <w:rPr>
          <w:rFonts w:cs="Arial"/>
          <w:sz w:val="20"/>
          <w:szCs w:val="20"/>
        </w:rPr>
      </w:r>
      <w:r w:rsidR="00D46048" w:rsidRPr="00CC0169">
        <w:rPr>
          <w:rFonts w:cs="Arial"/>
          <w:sz w:val="20"/>
          <w:szCs w:val="20"/>
        </w:rPr>
        <w:fldChar w:fldCharType="separate"/>
      </w:r>
      <w:r w:rsidR="00D46048" w:rsidRPr="00CC0169">
        <w:rPr>
          <w:rFonts w:cs="Arial"/>
          <w:sz w:val="20"/>
          <w:szCs w:val="20"/>
        </w:rPr>
        <w:t>3.1.4</w:t>
      </w:r>
      <w:r w:rsidR="00D46048" w:rsidRPr="00CC0169">
        <w:rPr>
          <w:rFonts w:cs="Arial"/>
          <w:sz w:val="20"/>
          <w:szCs w:val="20"/>
        </w:rPr>
        <w:fldChar w:fldCharType="end"/>
      </w:r>
      <w:r w:rsidR="00D46048" w:rsidRPr="00CC0169">
        <w:rPr>
          <w:rFonts w:cs="Arial"/>
          <w:sz w:val="20"/>
          <w:szCs w:val="20"/>
        </w:rPr>
        <w:t xml:space="preserve"> </w:t>
      </w:r>
      <w:r w:rsidR="00D46048" w:rsidRPr="00B00827">
        <w:rPr>
          <w:rFonts w:cs="Arial"/>
          <w:sz w:val="20"/>
          <w:szCs w:val="20"/>
        </w:rPr>
        <w:t>této smlouvy</w:t>
      </w:r>
      <w:r w:rsidRPr="00B00827">
        <w:rPr>
          <w:rFonts w:cs="Arial"/>
          <w:sz w:val="20"/>
          <w:szCs w:val="20"/>
        </w:rPr>
        <w:t>, a to včetně vystavení a předání faktur, a je krajním</w:t>
      </w:r>
      <w:r w:rsidRPr="006B7F04">
        <w:rPr>
          <w:rFonts w:cs="Arial"/>
          <w:sz w:val="20"/>
          <w:szCs w:val="20"/>
        </w:rPr>
        <w:t xml:space="preserve"> termínem akceptovatelným pro objednavatele. Pro případ prodlení zhotovitele s předáním </w:t>
      </w:r>
      <w:r w:rsidR="0050075B" w:rsidRPr="006B7F04">
        <w:rPr>
          <w:rFonts w:cs="Arial"/>
          <w:sz w:val="20"/>
          <w:szCs w:val="20"/>
        </w:rPr>
        <w:t>d</w:t>
      </w:r>
      <w:r w:rsidRPr="006B7F04">
        <w:rPr>
          <w:rFonts w:cs="Arial"/>
          <w:sz w:val="20"/>
          <w:szCs w:val="20"/>
        </w:rPr>
        <w:t>íla bez vad objednateli je zhotovitel srozuměn s tím, že objednateli znemožní čerpání finančních prostřed</w:t>
      </w:r>
      <w:r w:rsidR="00AD2305" w:rsidRPr="006B7F04">
        <w:rPr>
          <w:rFonts w:cs="Arial"/>
          <w:sz w:val="20"/>
          <w:szCs w:val="20"/>
        </w:rPr>
        <w:t>ků v rámci</w:t>
      </w:r>
      <w:r w:rsidRPr="006B7F04">
        <w:rPr>
          <w:rFonts w:cs="Arial"/>
          <w:sz w:val="20"/>
          <w:szCs w:val="20"/>
        </w:rPr>
        <w:t xml:space="preserve"> </w:t>
      </w:r>
      <w:r w:rsidR="006C3776">
        <w:rPr>
          <w:rFonts w:cs="Arial"/>
          <w:sz w:val="20"/>
          <w:szCs w:val="20"/>
        </w:rPr>
        <w:t>Státního fondu životného prostředí (dále jen „SFŽP) a Modernizačního fondu</w:t>
      </w:r>
      <w:r w:rsidRPr="007B2B46">
        <w:rPr>
          <w:rFonts w:cs="Arial"/>
          <w:sz w:val="20"/>
          <w:szCs w:val="20"/>
        </w:rPr>
        <w:t xml:space="preserve">, jejichž poskytnutí a čerpání je jednak podmíněno řádným a včasným dodáním </w:t>
      </w:r>
      <w:r w:rsidR="00B53AB9" w:rsidRPr="007B2B46">
        <w:rPr>
          <w:rFonts w:cs="Arial"/>
          <w:sz w:val="20"/>
          <w:szCs w:val="20"/>
        </w:rPr>
        <w:t>d</w:t>
      </w:r>
      <w:r w:rsidRPr="007B2B46">
        <w:rPr>
          <w:rFonts w:cs="Arial"/>
          <w:sz w:val="20"/>
          <w:szCs w:val="20"/>
        </w:rPr>
        <w:t xml:space="preserve">íla dle této smlouvy a jednak podmínkou pro úhradu úplné ceny </w:t>
      </w:r>
      <w:r w:rsidR="00B53AB9" w:rsidRPr="007B2B46">
        <w:rPr>
          <w:rFonts w:cs="Arial"/>
          <w:sz w:val="20"/>
          <w:szCs w:val="20"/>
        </w:rPr>
        <w:t>d</w:t>
      </w:r>
      <w:r w:rsidRPr="007B2B46">
        <w:rPr>
          <w:rFonts w:cs="Arial"/>
          <w:sz w:val="20"/>
          <w:szCs w:val="20"/>
        </w:rPr>
        <w:t xml:space="preserve">íla objednatelem. Smluvní strany se pro případ, že nedojde k řádnému předání </w:t>
      </w:r>
      <w:r w:rsidR="00B53AB9" w:rsidRPr="007B2B46">
        <w:rPr>
          <w:rFonts w:cs="Arial"/>
          <w:sz w:val="20"/>
          <w:szCs w:val="20"/>
        </w:rPr>
        <w:t>d</w:t>
      </w:r>
      <w:r w:rsidRPr="007B2B46">
        <w:rPr>
          <w:rFonts w:cs="Arial"/>
          <w:sz w:val="20"/>
          <w:szCs w:val="20"/>
        </w:rPr>
        <w:t xml:space="preserve">íla bez vad zhotovitelem </w:t>
      </w:r>
      <w:r w:rsidR="008167D3" w:rsidRPr="007B2B46">
        <w:rPr>
          <w:rFonts w:cs="Arial"/>
          <w:sz w:val="20"/>
          <w:szCs w:val="20"/>
        </w:rPr>
        <w:t xml:space="preserve">ani do dodatečného hraničního termínu </w:t>
      </w:r>
      <w:r w:rsidRPr="007B2B46">
        <w:rPr>
          <w:rFonts w:cs="Arial"/>
          <w:sz w:val="20"/>
          <w:szCs w:val="20"/>
        </w:rPr>
        <w:t>a objednatel z tohoto důvodu nebude mo</w:t>
      </w:r>
      <w:r w:rsidR="00AD2305">
        <w:rPr>
          <w:rFonts w:cs="Arial"/>
          <w:sz w:val="20"/>
          <w:szCs w:val="20"/>
        </w:rPr>
        <w:t>ci čerpat finanční prostředky</w:t>
      </w:r>
      <w:r w:rsidR="00844EC3">
        <w:rPr>
          <w:rFonts w:cs="Arial"/>
          <w:sz w:val="20"/>
          <w:szCs w:val="20"/>
        </w:rPr>
        <w:t xml:space="preserve"> (dotaci)</w:t>
      </w:r>
      <w:r w:rsidR="00AD2305">
        <w:rPr>
          <w:rFonts w:cs="Arial"/>
          <w:sz w:val="20"/>
          <w:szCs w:val="20"/>
        </w:rPr>
        <w:t xml:space="preserve"> v rámci </w:t>
      </w:r>
      <w:r w:rsidR="006C3776">
        <w:rPr>
          <w:rFonts w:cs="Arial"/>
          <w:sz w:val="20"/>
          <w:szCs w:val="20"/>
        </w:rPr>
        <w:t>SFŽP</w:t>
      </w:r>
      <w:r w:rsidR="008167D3" w:rsidRPr="007B2B46">
        <w:rPr>
          <w:rFonts w:cs="Arial"/>
          <w:sz w:val="20"/>
          <w:szCs w:val="20"/>
        </w:rPr>
        <w:t>, nebo ne</w:t>
      </w:r>
      <w:r w:rsidR="007B2B46">
        <w:rPr>
          <w:rFonts w:cs="Arial"/>
          <w:sz w:val="20"/>
          <w:szCs w:val="20"/>
        </w:rPr>
        <w:t>b</w:t>
      </w:r>
      <w:r w:rsidR="008167D3" w:rsidRPr="007B2B46">
        <w:rPr>
          <w:rFonts w:cs="Arial"/>
          <w:sz w:val="20"/>
          <w:szCs w:val="20"/>
        </w:rPr>
        <w:t>ude výrobna vinou zpoždění připojena do sítě</w:t>
      </w:r>
      <w:r w:rsidRPr="007B2B46">
        <w:rPr>
          <w:rFonts w:cs="Arial"/>
          <w:sz w:val="20"/>
          <w:szCs w:val="20"/>
        </w:rPr>
        <w:t xml:space="preserve">, dohodly, že zhotovitel je povinen objednateli zaplatit smluvní pokutu ve výši </w:t>
      </w:r>
      <w:r w:rsidR="00844EC3">
        <w:rPr>
          <w:rFonts w:cs="Arial"/>
          <w:sz w:val="20"/>
          <w:szCs w:val="20"/>
        </w:rPr>
        <w:t>přidelené dotace</w:t>
      </w:r>
      <w:r w:rsidRPr="007B2B46">
        <w:rPr>
          <w:rFonts w:cs="Arial"/>
          <w:sz w:val="20"/>
          <w:szCs w:val="20"/>
        </w:rPr>
        <w:t xml:space="preserve"> se splatností </w:t>
      </w:r>
      <w:r w:rsidR="001A7EC7">
        <w:rPr>
          <w:rFonts w:cs="Arial"/>
          <w:sz w:val="20"/>
          <w:szCs w:val="20"/>
        </w:rPr>
        <w:t>14 dnů</w:t>
      </w:r>
      <w:r w:rsidRPr="007B2B46">
        <w:rPr>
          <w:rFonts w:cs="Arial"/>
          <w:sz w:val="20"/>
          <w:szCs w:val="20"/>
        </w:rPr>
        <w:t xml:space="preserve">. Objednatel je oprávněn jednostranně započíst svoji pohledávku k </w:t>
      </w:r>
      <w:r w:rsidR="008F3E8F" w:rsidRPr="007B2B46">
        <w:rPr>
          <w:rFonts w:cs="Arial"/>
          <w:sz w:val="20"/>
          <w:szCs w:val="20"/>
        </w:rPr>
        <w:t>zhotoviteli</w:t>
      </w:r>
      <w:r w:rsidRPr="007B2B46">
        <w:rPr>
          <w:rFonts w:cs="Arial"/>
          <w:sz w:val="20"/>
          <w:szCs w:val="20"/>
        </w:rPr>
        <w:t xml:space="preserve"> ze smluvní pokuty vůči svým závazkům k </w:t>
      </w:r>
      <w:r w:rsidR="008F3E8F" w:rsidRPr="007B2B46">
        <w:rPr>
          <w:rFonts w:cs="Arial"/>
          <w:sz w:val="20"/>
          <w:szCs w:val="20"/>
        </w:rPr>
        <w:t>zh</w:t>
      </w:r>
      <w:r w:rsidR="008F3E8F" w:rsidRPr="00D365BC">
        <w:rPr>
          <w:rFonts w:cs="Arial"/>
          <w:sz w:val="20"/>
          <w:szCs w:val="20"/>
        </w:rPr>
        <w:t>otoviteli</w:t>
      </w:r>
      <w:r w:rsidRPr="0029184C">
        <w:rPr>
          <w:rFonts w:cs="Arial"/>
          <w:sz w:val="20"/>
          <w:szCs w:val="20"/>
        </w:rPr>
        <w:t>.</w:t>
      </w:r>
    </w:p>
    <w:p w14:paraId="29BA485D" w14:textId="54A2E4C6" w:rsidR="00013307" w:rsidRPr="00013307" w:rsidRDefault="00013307" w:rsidP="00013307">
      <w:pPr>
        <w:pStyle w:val="4sltext"/>
        <w:numPr>
          <w:ilvl w:val="1"/>
          <w:numId w:val="2"/>
        </w:numPr>
        <w:rPr>
          <w:rFonts w:cs="Arial"/>
          <w:sz w:val="20"/>
          <w:szCs w:val="20"/>
        </w:rPr>
      </w:pPr>
      <w:r w:rsidRPr="00013307">
        <w:rPr>
          <w:rFonts w:cs="Arial"/>
          <w:sz w:val="20"/>
          <w:szCs w:val="20"/>
        </w:rPr>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6A76EDA7" w14:textId="707D8ADD"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postoupí tuto Smlouvu, dílčí smlouvu či jednotlivé části třetí osobě bez souhlasu Objednatele, je Objednatel oprávněn vyúčtovat Zhotoviteli smluvní pokutu ve výši 20 000,- Kč za každé postoupení bez souhlasu Objednatele.</w:t>
      </w:r>
    </w:p>
    <w:p w14:paraId="6F87FFA6" w14:textId="672A716D"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 (slovy: padesáttisíckorun českých).</w:t>
      </w:r>
    </w:p>
    <w:p w14:paraId="4F67774B" w14:textId="624E4FFE"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4F5858FA" w14:textId="6F2645B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(slovy: padesáttisíckorun českých).</w:t>
      </w:r>
    </w:p>
    <w:p w14:paraId="0B5A5BC5" w14:textId="776BB075" w:rsidR="00013307" w:rsidRPr="00013307" w:rsidRDefault="00013307" w:rsidP="00013307">
      <w:pPr>
        <w:pStyle w:val="4sltext"/>
        <w:numPr>
          <w:ilvl w:val="1"/>
          <w:numId w:val="2"/>
        </w:numPr>
        <w:rPr>
          <w:rFonts w:cs="Arial"/>
          <w:sz w:val="20"/>
          <w:szCs w:val="20"/>
        </w:rPr>
      </w:pPr>
      <w:r w:rsidRPr="00013307">
        <w:rPr>
          <w:rFonts w:cs="Arial"/>
          <w:sz w:val="20"/>
          <w:szCs w:val="20"/>
        </w:rPr>
        <w:lastRenderedPageBreak/>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Objednateli smluvní pokutu ve výši 1.000 Kč (slovy: tisíckorun českých) za každý započatý den prodlení s porušením této povinnosti.</w:t>
      </w:r>
    </w:p>
    <w:p w14:paraId="5CB769C1" w14:textId="795D6BBE" w:rsidR="00013307" w:rsidRPr="0029184C"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lastRenderedPageBreak/>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6" w:name="_Ref381449198"/>
      <w:r w:rsidRPr="0020233A">
        <w:rPr>
          <w:rFonts w:cs="Arial"/>
          <w:sz w:val="20"/>
          <w:szCs w:val="20"/>
        </w:rPr>
        <w:t>Obchodní tajemství</w:t>
      </w:r>
      <w:bookmarkEnd w:id="16"/>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17"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w:t>
      </w:r>
      <w:r w:rsidRPr="00AC53B7">
        <w:rPr>
          <w:rFonts w:cs="Arial"/>
          <w:sz w:val="20"/>
          <w:szCs w:val="20"/>
        </w:rPr>
        <w:lastRenderedPageBreak/>
        <w:t>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7"/>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18"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18"/>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Zhotovitel je oprávněn použít pro provádění stavebních prací, služeb a dodávek poddodavatele. Zároveň je povinen objednateli při podpisu smlouvy předat seznam poddodavatelů a při převzetí díla seznam 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19"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9"/>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w:t>
      </w:r>
      <w:r w:rsidRPr="00013307">
        <w:rPr>
          <w:rFonts w:cs="Arial"/>
          <w:sz w:val="20"/>
          <w:szCs w:val="20"/>
        </w:rPr>
        <w:lastRenderedPageBreak/>
        <w:t xml:space="preserve">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lastRenderedPageBreak/>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2" w:history="1">
        <w:r w:rsidRPr="004C0252">
          <w:rPr>
            <w:rStyle w:val="Hyperlink"/>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lastRenderedPageBreak/>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14D28040"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p>
    <w:p w14:paraId="5BB7F0EB" w14:textId="77777777" w:rsidR="00606007" w:rsidRPr="00606007" w:rsidRDefault="00606007">
      <w:pPr>
        <w:jc w:val="both"/>
        <w:rPr>
          <w:rFonts w:ascii="Arial" w:hAnsi="Arial" w:cs="Arial"/>
          <w:i/>
        </w:rPr>
      </w:pPr>
    </w:p>
    <w:p w14:paraId="394EC1E2" w14:textId="77777777" w:rsidR="00992BE6" w:rsidRPr="000C6AD6" w:rsidRDefault="00992BE6">
      <w:pPr>
        <w:jc w:val="both"/>
        <w:rPr>
          <w:rFonts w:ascii="Arial" w:hAnsi="Arial" w:cs="Arial"/>
        </w:rPr>
      </w:pPr>
    </w:p>
    <w:p w14:paraId="0A0D4002" w14:textId="664CCE89" w:rsidR="00F33390" w:rsidRDefault="00F33390" w:rsidP="0029184C">
      <w:pPr>
        <w:pStyle w:val="BodyText"/>
        <w:tabs>
          <w:tab w:val="center" w:pos="2552"/>
          <w:tab w:val="left" w:pos="4962"/>
          <w:tab w:val="center" w:pos="6946"/>
        </w:tabs>
        <w:rPr>
          <w:rFonts w:ascii="Arial" w:hAnsi="Arial" w:cs="Arial"/>
          <w:sz w:val="20"/>
        </w:rPr>
      </w:pPr>
    </w:p>
    <w:sectPr w:rsidR="00F33390">
      <w:footerReference w:type="default" r:id="rId13"/>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858E4" w14:textId="77777777" w:rsidR="0072002B" w:rsidRDefault="0072002B">
      <w:r>
        <w:separator/>
      </w:r>
    </w:p>
  </w:endnote>
  <w:endnote w:type="continuationSeparator" w:id="0">
    <w:p w14:paraId="1BF216CC" w14:textId="77777777" w:rsidR="0072002B" w:rsidRDefault="0072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1828B" w14:textId="77777777" w:rsidR="0072002B" w:rsidRDefault="0072002B">
      <w:r>
        <w:separator/>
      </w:r>
    </w:p>
  </w:footnote>
  <w:footnote w:type="continuationSeparator" w:id="0">
    <w:p w14:paraId="662C230A" w14:textId="77777777" w:rsidR="0072002B" w:rsidRDefault="00720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19"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1"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2"/>
  </w:num>
  <w:num w:numId="6" w16cid:durableId="465660130">
    <w:abstractNumId w:val="23"/>
  </w:num>
  <w:num w:numId="7" w16cid:durableId="1322077749">
    <w:abstractNumId w:val="10"/>
  </w:num>
  <w:num w:numId="8" w16cid:durableId="554197771">
    <w:abstractNumId w:val="20"/>
  </w:num>
  <w:num w:numId="9" w16cid:durableId="1373924094">
    <w:abstractNumId w:val="11"/>
  </w:num>
  <w:num w:numId="10" w16cid:durableId="1163738754">
    <w:abstractNumId w:val="17"/>
  </w:num>
  <w:num w:numId="11" w16cid:durableId="997922747">
    <w:abstractNumId w:val="18"/>
  </w:num>
  <w:num w:numId="12" w16cid:durableId="1082294081">
    <w:abstractNumId w:val="5"/>
  </w:num>
  <w:num w:numId="13" w16cid:durableId="1793936635">
    <w:abstractNumId w:val="19"/>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6"/>
  </w:num>
  <w:num w:numId="22" w16cid:durableId="576937289">
    <w:abstractNumId w:val="2"/>
  </w:num>
  <w:num w:numId="23" w16cid:durableId="1588343005">
    <w:abstractNumId w:val="21"/>
  </w:num>
  <w:num w:numId="24" w16cid:durableId="414278279">
    <w:abstractNumId w:val="9"/>
  </w:num>
  <w:num w:numId="25" w16cid:durableId="1790583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ária Bosnovičová">
    <w15:presenceInfo w15:providerId="Windows Live" w15:userId="c55c3d414a2fcd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6373"/>
    <w:rsid w:val="000816A7"/>
    <w:rsid w:val="00081FEA"/>
    <w:rsid w:val="00085EFB"/>
    <w:rsid w:val="00092DD9"/>
    <w:rsid w:val="000A1434"/>
    <w:rsid w:val="000A1917"/>
    <w:rsid w:val="000A37A2"/>
    <w:rsid w:val="000A4417"/>
    <w:rsid w:val="000A7E99"/>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15B63"/>
    <w:rsid w:val="001163AF"/>
    <w:rsid w:val="00117567"/>
    <w:rsid w:val="001252C3"/>
    <w:rsid w:val="00134CAC"/>
    <w:rsid w:val="00136DC9"/>
    <w:rsid w:val="00142635"/>
    <w:rsid w:val="001477B2"/>
    <w:rsid w:val="00160602"/>
    <w:rsid w:val="00160E4B"/>
    <w:rsid w:val="00164A5B"/>
    <w:rsid w:val="00171C46"/>
    <w:rsid w:val="00174375"/>
    <w:rsid w:val="00177A29"/>
    <w:rsid w:val="001842B8"/>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4401"/>
    <w:rsid w:val="00211962"/>
    <w:rsid w:val="00212619"/>
    <w:rsid w:val="002156FF"/>
    <w:rsid w:val="002260BA"/>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57498"/>
    <w:rsid w:val="00460DBA"/>
    <w:rsid w:val="004660D0"/>
    <w:rsid w:val="004704AE"/>
    <w:rsid w:val="004709B0"/>
    <w:rsid w:val="00470E7A"/>
    <w:rsid w:val="00480D43"/>
    <w:rsid w:val="00481E86"/>
    <w:rsid w:val="0048244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54DA"/>
    <w:rsid w:val="00533AE8"/>
    <w:rsid w:val="00534E49"/>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251"/>
    <w:rsid w:val="00712FD5"/>
    <w:rsid w:val="007149A0"/>
    <w:rsid w:val="0072002B"/>
    <w:rsid w:val="00722B20"/>
    <w:rsid w:val="00744B10"/>
    <w:rsid w:val="00744EE4"/>
    <w:rsid w:val="00762379"/>
    <w:rsid w:val="007625E5"/>
    <w:rsid w:val="00765815"/>
    <w:rsid w:val="00775447"/>
    <w:rsid w:val="0077791C"/>
    <w:rsid w:val="007849A1"/>
    <w:rsid w:val="007852F4"/>
    <w:rsid w:val="00787D94"/>
    <w:rsid w:val="007905D5"/>
    <w:rsid w:val="00791963"/>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F00F3"/>
    <w:rsid w:val="007F0873"/>
    <w:rsid w:val="00800FC6"/>
    <w:rsid w:val="00804966"/>
    <w:rsid w:val="0080517A"/>
    <w:rsid w:val="00805AB7"/>
    <w:rsid w:val="008120F5"/>
    <w:rsid w:val="008167D3"/>
    <w:rsid w:val="00833158"/>
    <w:rsid w:val="0084022C"/>
    <w:rsid w:val="00841E8A"/>
    <w:rsid w:val="00844EC3"/>
    <w:rsid w:val="00845A1E"/>
    <w:rsid w:val="008461FA"/>
    <w:rsid w:val="008514A8"/>
    <w:rsid w:val="00851E0C"/>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D3ECA"/>
    <w:rsid w:val="008E5E0A"/>
    <w:rsid w:val="008F3E8F"/>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A0246D"/>
    <w:rsid w:val="00A07413"/>
    <w:rsid w:val="00A12399"/>
    <w:rsid w:val="00A13F5B"/>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835C4"/>
    <w:rsid w:val="00A92FE0"/>
    <w:rsid w:val="00A953D6"/>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B00827"/>
    <w:rsid w:val="00B0635C"/>
    <w:rsid w:val="00B07107"/>
    <w:rsid w:val="00B105F6"/>
    <w:rsid w:val="00B160A2"/>
    <w:rsid w:val="00B40615"/>
    <w:rsid w:val="00B427DE"/>
    <w:rsid w:val="00B43DC5"/>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3029"/>
    <w:rsid w:val="00C0326E"/>
    <w:rsid w:val="00C04D77"/>
    <w:rsid w:val="00C05B12"/>
    <w:rsid w:val="00C1720A"/>
    <w:rsid w:val="00C20FC0"/>
    <w:rsid w:val="00C244D2"/>
    <w:rsid w:val="00C331FA"/>
    <w:rsid w:val="00C33A6F"/>
    <w:rsid w:val="00C368D1"/>
    <w:rsid w:val="00C41062"/>
    <w:rsid w:val="00C4145F"/>
    <w:rsid w:val="00C4157C"/>
    <w:rsid w:val="00C417CA"/>
    <w:rsid w:val="00C43608"/>
    <w:rsid w:val="00C46F60"/>
    <w:rsid w:val="00C51AF8"/>
    <w:rsid w:val="00C60FEE"/>
    <w:rsid w:val="00C6273E"/>
    <w:rsid w:val="00C64423"/>
    <w:rsid w:val="00C64EE9"/>
    <w:rsid w:val="00C678A9"/>
    <w:rsid w:val="00C737B9"/>
    <w:rsid w:val="00C85E89"/>
    <w:rsid w:val="00C85F3D"/>
    <w:rsid w:val="00C86198"/>
    <w:rsid w:val="00C91E14"/>
    <w:rsid w:val="00C91E19"/>
    <w:rsid w:val="00CB284F"/>
    <w:rsid w:val="00CB4104"/>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7275"/>
    <w:rsid w:val="00E207B8"/>
    <w:rsid w:val="00E2231F"/>
    <w:rsid w:val="00E26966"/>
    <w:rsid w:val="00E2796C"/>
    <w:rsid w:val="00E31437"/>
    <w:rsid w:val="00E31C20"/>
    <w:rsid w:val="00E325C1"/>
    <w:rsid w:val="00E32F6E"/>
    <w:rsid w:val="00E33766"/>
    <w:rsid w:val="00E36BB0"/>
    <w:rsid w:val="00E5443B"/>
    <w:rsid w:val="00E547F3"/>
    <w:rsid w:val="00E55C97"/>
    <w:rsid w:val="00E5776D"/>
    <w:rsid w:val="00E60166"/>
    <w:rsid w:val="00E61CE1"/>
    <w:rsid w:val="00E65388"/>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F46"/>
    <w:rsid w:val="00F36A5C"/>
    <w:rsid w:val="00F37DBD"/>
    <w:rsid w:val="00F4167F"/>
    <w:rsid w:val="00F43269"/>
    <w:rsid w:val="00F433E7"/>
    <w:rsid w:val="00F5236B"/>
    <w:rsid w:val="00F62CDB"/>
    <w:rsid w:val="00F67486"/>
    <w:rsid w:val="00F71F7D"/>
    <w:rsid w:val="00F85226"/>
    <w:rsid w:val="00F86F0B"/>
    <w:rsid w:val="00F94E54"/>
    <w:rsid w:val="00FA62E9"/>
    <w:rsid w:val="00FB3716"/>
    <w:rsid w:val="00FB50D8"/>
    <w:rsid w:val="00FC3D54"/>
    <w:rsid w:val="00FD0524"/>
    <w:rsid w:val="00FD4686"/>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file:///C:\Users\luxp\Documents\Aa_&#268;EPRO\Aa_FVE\10_V&#253;b&#283;rov&#233;%20&#345;&#237;zen&#237;%20na%20zhotovitele\www.ceproas.cz"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77D7"/>
    <w:rsid w:val="00233668"/>
    <w:rsid w:val="00302DD2"/>
    <w:rsid w:val="00342718"/>
    <w:rsid w:val="00367551"/>
    <w:rsid w:val="00483C17"/>
    <w:rsid w:val="005871C0"/>
    <w:rsid w:val="005D3ACC"/>
    <w:rsid w:val="005F6B6B"/>
    <w:rsid w:val="00607B7D"/>
    <w:rsid w:val="00623741"/>
    <w:rsid w:val="0063491E"/>
    <w:rsid w:val="006816D1"/>
    <w:rsid w:val="00711687"/>
    <w:rsid w:val="007E37BA"/>
    <w:rsid w:val="0086047E"/>
    <w:rsid w:val="009618F7"/>
    <w:rsid w:val="009A73E6"/>
    <w:rsid w:val="00A41F23"/>
    <w:rsid w:val="00AE6CB3"/>
    <w:rsid w:val="00B3388D"/>
    <w:rsid w:val="00BF07BB"/>
    <w:rsid w:val="00C06BD1"/>
    <w:rsid w:val="00C30EF9"/>
    <w:rsid w:val="00C85BA7"/>
    <w:rsid w:val="00C8773B"/>
    <w:rsid w:val="00CC58A9"/>
    <w:rsid w:val="00D5197A"/>
    <w:rsid w:val="00DD3BBD"/>
    <w:rsid w:val="00DD78B6"/>
    <w:rsid w:val="00DE6540"/>
    <w:rsid w:val="00DF0FB8"/>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30</TotalTime>
  <Pages>17</Pages>
  <Words>10453</Words>
  <Characters>59584</Characters>
  <Application>Microsoft Office Word</Application>
  <DocSecurity>0</DocSecurity>
  <Lines>496</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69898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22</cp:revision>
  <cp:lastPrinted>2020-09-30T11:08:00Z</cp:lastPrinted>
  <dcterms:created xsi:type="dcterms:W3CDTF">2023-02-27T14:06:00Z</dcterms:created>
  <dcterms:modified xsi:type="dcterms:W3CDTF">2023-04-17T12:15:00Z</dcterms:modified>
</cp:coreProperties>
</file>